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EC684" w14:textId="25D89272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 xml:space="preserve">Příloha </w:t>
      </w:r>
    </w:p>
    <w:p w14:paraId="0076F151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05D29604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7AD1C5AE" w14:textId="35AFAA65" w:rsidR="00E4624F" w:rsidRDefault="00E4624F" w:rsidP="00E4624F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 xml:space="preserve">Malá dodávka 4x2 pětimístná - </w:t>
      </w:r>
      <w:r w:rsidRPr="001E45C7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2F28A7D4" w14:textId="77777777" w:rsidR="00092F58" w:rsidRDefault="00092F58" w:rsidP="00E4624F">
      <w:pPr>
        <w:spacing w:after="0"/>
        <w:jc w:val="center"/>
        <w:rPr>
          <w:rFonts w:ascii="Arial" w:hAnsi="Arial" w:cs="Arial"/>
          <w:b/>
          <w:sz w:val="20"/>
        </w:rPr>
      </w:pPr>
    </w:p>
    <w:p w14:paraId="0CA1A8F0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30DAAA6C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261C340F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65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6"/>
        <w:gridCol w:w="1542"/>
        <w:gridCol w:w="1021"/>
        <w:gridCol w:w="2390"/>
        <w:tblGridChange w:id="1">
          <w:tblGrid>
            <w:gridCol w:w="5466"/>
            <w:gridCol w:w="1542"/>
            <w:gridCol w:w="1021"/>
            <w:gridCol w:w="2390"/>
          </w:tblGrid>
        </w:tblGridChange>
      </w:tblGrid>
      <w:tr w:rsidR="00A8761B" w:rsidRPr="00E83A89" w14:paraId="648B5E41" w14:textId="77777777" w:rsidTr="00497E1C">
        <w:trPr>
          <w:trHeight w:val="861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5D92D" w14:textId="3E6282E2" w:rsidR="00A8761B" w:rsidRPr="00E83A89" w:rsidRDefault="00CF07F9" w:rsidP="00A4002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694FE4" w14:textId="77777777" w:rsidR="00A8761B" w:rsidRPr="00E83A89" w:rsidRDefault="00A8761B" w:rsidP="00A4002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2AAEAE" w14:textId="77777777" w:rsidR="00A8761B" w:rsidRPr="00E83A89" w:rsidRDefault="00A8761B" w:rsidP="00A4002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7BFC50" w14:textId="77777777" w:rsidR="00A8761B" w:rsidRPr="00E83A89" w:rsidRDefault="00A8761B" w:rsidP="00A40022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63F9C" w:rsidRPr="00E83A89" w14:paraId="2645F4AA" w14:textId="77777777" w:rsidTr="00497E1C">
        <w:trPr>
          <w:trHeight w:hRule="exact" w:val="510"/>
        </w:trPr>
        <w:tc>
          <w:tcPr>
            <w:tcW w:w="26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1ABD19B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51A06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4 </w:t>
            </w:r>
            <w:r>
              <w:rPr>
                <w:rFonts w:ascii="Arial" w:hAnsi="Arial" w:cs="Arial"/>
                <w:color w:val="000000"/>
                <w:sz w:val="20"/>
              </w:rPr>
              <w:t>500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4358A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6D569" w14:textId="32E0B0C0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63F9C" w:rsidRPr="00E83A89" w14:paraId="44689234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4C7D73A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8B21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800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6383D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D841FF" w14:textId="70E993C8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63F9C" w:rsidRPr="00E83A89" w14:paraId="71756EE5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BDA210" w14:textId="5F3B0E0F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F4376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BE53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6AADC" w14:textId="4BD75E49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63F9C" w:rsidRPr="00E83A89" w14:paraId="1352FF0C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12C3124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605EC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max. 1 850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E126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45022" w14:textId="2048EF76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63F9C" w:rsidRPr="00E83A89" w14:paraId="329E6830" w14:textId="77777777" w:rsidTr="00497E1C">
        <w:trPr>
          <w:trHeight w:hRule="exact" w:val="367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20F28E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12F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0661E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3A5A13" w14:textId="29174CA6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63F9C" w:rsidRPr="00E83A89" w14:paraId="48F13EE5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20FD8C0" w14:textId="08F280ED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F306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1200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A0CA5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3C9CB" w14:textId="7DE43A6B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63F9C" w:rsidRPr="00E83A89" w14:paraId="1F4618CD" w14:textId="77777777" w:rsidTr="00497E1C">
        <w:trPr>
          <w:trHeight w:hRule="exact" w:val="763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A06C256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</w:p>
          <w:p w14:paraId="205A53B5" w14:textId="463561B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A00E6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min. 140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14F9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76478" w14:textId="37A20AF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B2211D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B2211D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497E1C" w:rsidRPr="00E83A89" w14:paraId="6781CF89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F3235B4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3344D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>ax. 2 30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A35C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D0766" w14:textId="5E066A1B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1AAF2AA8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03A1CB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DF94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min. 400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8344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9E627" w14:textId="3721719D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2E1F32AC" w14:textId="77777777" w:rsidTr="00497E1C">
        <w:trPr>
          <w:trHeight w:hRule="exact" w:val="373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D042341" w14:textId="688BEAE3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9659B" w14:textId="045C0D9C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BC1D9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89A2B" w14:textId="19106BC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725F4A9B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E7BC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PHM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A5C44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Nafta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281C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9B0C6" w14:textId="26037FAB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0BA0BEAF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CBE22BB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Objem motoru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734AE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 95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CBB66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cm3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6DF6C4" w14:textId="6F459CCF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97E1C" w:rsidRPr="00E83A89" w14:paraId="1FBE1FB3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0BFEE41" w14:textId="5A48B699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E2413AC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38214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215E0" w14:textId="5C9D9B4C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0D23EFC1" w14:textId="77777777" w:rsidTr="00497E1C">
        <w:trPr>
          <w:trHeight w:hRule="exact" w:val="510"/>
          <w:ins w:id="2" w:author="Kotolanová, Nicola" w:date="2022-12-12T13:47:00Z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E1F9577" w14:textId="77777777" w:rsidR="004C067D" w:rsidRDefault="004C067D" w:rsidP="004C067D">
            <w:pPr>
              <w:pStyle w:val="Normlnweb"/>
              <w:rPr>
                <w:ins w:id="3" w:author="Kotolanová, Nicola" w:date="2022-12-12T13:47:00Z"/>
              </w:rPr>
            </w:pPr>
            <w:ins w:id="4" w:author="Kotolanová, Nicola" w:date="2022-12-12T13:47:00Z">
              <w:r>
                <w:t>Emisní norma platná v době dodání vozidla</w:t>
              </w:r>
            </w:ins>
          </w:p>
          <w:p w14:paraId="5E509837" w14:textId="77777777" w:rsidR="004C067D" w:rsidRPr="00F66241" w:rsidRDefault="004C067D" w:rsidP="004C067D">
            <w:pPr>
              <w:shd w:val="clear" w:color="auto" w:fill="FFFFFF"/>
              <w:spacing w:after="0"/>
              <w:rPr>
                <w:ins w:id="5" w:author="Kotolanová, Nicola" w:date="2022-12-12T13:47:00Z"/>
                <w:rFonts w:ascii="Arial" w:hAnsi="Arial" w:cs="Arial"/>
                <w:bCs/>
                <w:sz w:val="20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F35427" w14:textId="77777777" w:rsidR="004C067D" w:rsidRDefault="004C067D" w:rsidP="004C067D">
            <w:pPr>
              <w:pStyle w:val="Normlnweb"/>
              <w:rPr>
                <w:ins w:id="6" w:author="Kotolanová, Nicola" w:date="2022-12-12T13:48:00Z"/>
              </w:rPr>
            </w:pPr>
            <w:ins w:id="7" w:author="Kotolanová, Nicola" w:date="2022-12-12T13:48:00Z">
              <w:r>
                <w:t>min. EURO 6</w:t>
              </w:r>
            </w:ins>
          </w:p>
          <w:p w14:paraId="54EC4BC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ins w:id="8" w:author="Kotolanová, Nicola" w:date="2022-12-12T13:47:00Z"/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3C3F3" w14:textId="2A4C8B95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ins w:id="9" w:author="Kotolanová, Nicola" w:date="2022-12-12T13:47:00Z"/>
                <w:rFonts w:ascii="Arial" w:hAnsi="Arial" w:cs="Arial"/>
                <w:color w:val="000000"/>
                <w:sz w:val="20"/>
              </w:rPr>
            </w:pPr>
            <w:ins w:id="10" w:author="Kotolanová, Nicola" w:date="2022-12-12T13:48:00Z">
              <w:r w:rsidRPr="00E83A89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ECA9" w14:textId="5593AA0B" w:rsidR="004C067D" w:rsidRPr="00734939" w:rsidRDefault="004C067D" w:rsidP="004C067D">
            <w:pPr>
              <w:shd w:val="clear" w:color="auto" w:fill="FFFFFF"/>
              <w:spacing w:after="0"/>
              <w:jc w:val="center"/>
              <w:rPr>
                <w:ins w:id="11" w:author="Kotolanová, Nicola" w:date="2022-12-12T13:47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2" w:author="Kotolanová, Nicola" w:date="2022-12-12T13:48:00Z">
              <w:r w:rsidRPr="00734939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734939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734939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4C067D" w:rsidRPr="00E83A89" w14:paraId="70B97C1C" w14:textId="77777777" w:rsidTr="008E3CA5">
        <w:tblPrEx>
          <w:tblW w:w="5655" w:type="pct"/>
          <w:tblCellMar>
            <w:left w:w="70" w:type="dxa"/>
            <w:right w:w="70" w:type="dxa"/>
          </w:tblCellMar>
          <w:tblPrExChange w:id="13" w:author="Kotolanová, Nicola" w:date="2022-12-12T13:48:00Z">
            <w:tblPrEx>
              <w:tblW w:w="5655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hRule="exact" w:val="1128"/>
          <w:ins w:id="14" w:author="Kotolanová, Nicola" w:date="2022-12-12T13:47:00Z"/>
          <w:trPrChange w:id="15" w:author="Kotolanová, Nicola" w:date="2022-12-12T13:48:00Z">
            <w:trPr>
              <w:trHeight w:hRule="exact" w:val="510"/>
            </w:trPr>
          </w:trPrChange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PrChange w:id="16" w:author="Kotolanová, Nicola" w:date="2022-12-12T13:48:00Z">
              <w:tcPr>
                <w:tcW w:w="2623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</w:tcPr>
            </w:tcPrChange>
          </w:tcPr>
          <w:p w14:paraId="5673A5BA" w14:textId="37ED453B" w:rsidR="004C067D" w:rsidRPr="00F66241" w:rsidRDefault="004C067D" w:rsidP="004C067D">
            <w:pPr>
              <w:shd w:val="clear" w:color="auto" w:fill="FFFFFF"/>
              <w:spacing w:after="0"/>
              <w:rPr>
                <w:ins w:id="17" w:author="Kotolanová, Nicola" w:date="2022-12-12T13:47:00Z"/>
                <w:rFonts w:ascii="Arial" w:hAnsi="Arial" w:cs="Arial"/>
                <w:bCs/>
                <w:sz w:val="20"/>
              </w:rPr>
            </w:pPr>
            <w:ins w:id="18" w:author="Kotolanová, Nicola" w:date="2022-12-12T13:47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tcPrChange w:id="19" w:author="Kotolanová, Nicola" w:date="2022-12-12T13:48:00Z">
              <w:tcPr>
                <w:tcW w:w="740" w:type="pct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000000" w:fill="FFFFFF"/>
                <w:vAlign w:val="center"/>
              </w:tcPr>
            </w:tcPrChange>
          </w:tcPr>
          <w:p w14:paraId="2DA9AC0F" w14:textId="5B974B26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ins w:id="20" w:author="Kotolanová, Nicola" w:date="2022-12-12T13:47:00Z"/>
                <w:rFonts w:ascii="Arial" w:hAnsi="Arial" w:cs="Arial"/>
                <w:color w:val="000000"/>
                <w:sz w:val="20"/>
              </w:rPr>
            </w:pPr>
            <w:ins w:id="21" w:author="Kotolanová, Nicola" w:date="2022-12-12T13:48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v souladu s přílohou č. 2 nařízení vlády č. 173/2016 Sb.</w:t>
              </w:r>
            </w:ins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tcPrChange w:id="22" w:author="Kotolanová, Nicola" w:date="2022-12-12T13:48:00Z">
              <w:tcPr>
                <w:tcW w:w="490" w:type="pc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</w:tcPrChange>
          </w:tcPr>
          <w:p w14:paraId="613A8CF8" w14:textId="4B1EF92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ins w:id="23" w:author="Kotolanová, Nicola" w:date="2022-12-12T13:47:00Z"/>
                <w:rFonts w:ascii="Arial" w:hAnsi="Arial" w:cs="Arial"/>
                <w:color w:val="000000"/>
                <w:sz w:val="20"/>
              </w:rPr>
            </w:pPr>
            <w:ins w:id="24" w:author="Kotolanová, Nicola" w:date="2022-12-12T13:48:00Z">
              <w:r w:rsidRPr="00E83A89">
                <w:rPr>
                  <w:rFonts w:ascii="Arial" w:hAnsi="Arial" w:cs="Arial"/>
                  <w:color w:val="000000"/>
                  <w:sz w:val="20"/>
                </w:rPr>
                <w:t>-</w:t>
              </w:r>
            </w:ins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PrChange w:id="25" w:author="Kotolanová, Nicola" w:date="2022-12-12T13:48:00Z">
              <w:tcPr>
                <w:tcW w:w="1147" w:type="pct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</w:tcPr>
            </w:tcPrChange>
          </w:tcPr>
          <w:p w14:paraId="1E3EF7EA" w14:textId="7E493444" w:rsidR="004C067D" w:rsidRPr="00734939" w:rsidRDefault="004C067D" w:rsidP="004C067D">
            <w:pPr>
              <w:shd w:val="clear" w:color="auto" w:fill="FFFFFF"/>
              <w:spacing w:after="0"/>
              <w:jc w:val="center"/>
              <w:rPr>
                <w:ins w:id="26" w:author="Kotolanová, Nicola" w:date="2022-12-12T13:47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27" w:author="Kotolanová, Nicola" w:date="2022-12-12T13:48:00Z">
              <w:r w:rsidRPr="00734939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734939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734939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4C067D" w:rsidRPr="00E83A89" w14:paraId="71632AE5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F7F1A5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Převodovka manuální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E30D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min. 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8EA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stupeň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47681" w14:textId="4552DC00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734939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66028B24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7192F3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Přední nájezdový úhel vozidla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41F1C3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min. 14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A3CB4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478D3F" w14:textId="1DA617A2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68645FEF" w14:textId="77777777" w:rsidTr="00497E1C">
        <w:trPr>
          <w:trHeight w:hRule="exact" w:val="510"/>
        </w:trPr>
        <w:tc>
          <w:tcPr>
            <w:tcW w:w="26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0DB71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Zadní nájezdový úhel vozidla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0F3F1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noProof w:val="0"/>
                <w:color w:val="000000"/>
                <w:sz w:val="20"/>
              </w:rPr>
              <w:t>min. 18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224E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4F915" w14:textId="07E55F42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5A46B5C6" w14:textId="77777777" w:rsidTr="00497E1C">
        <w:trPr>
          <w:trHeight w:hRule="exact" w:val="510"/>
        </w:trPr>
        <w:tc>
          <w:tcPr>
            <w:tcW w:w="26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C154B3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Přejezdový úhel vozidla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DB410D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noProof w:val="0"/>
                <w:color w:val="000000"/>
                <w:sz w:val="20"/>
              </w:rPr>
              <w:t>min. 12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B6A75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stupňů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0096F" w14:textId="0584280E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7D768A20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82DEDDF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Objem palivové nádrže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B4F8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min. 50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73E92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litr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282DED" w14:textId="3A015E5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56C3865E" w14:textId="77777777" w:rsidTr="00497E1C">
        <w:trPr>
          <w:trHeight w:hRule="exact" w:val="381"/>
        </w:trPr>
        <w:tc>
          <w:tcPr>
            <w:tcW w:w="262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79DF43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lastRenderedPageBreak/>
              <w:t>Barva vozidla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E103D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1A11E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7ED524" w14:textId="618D091B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F255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3AEEA4B8" w14:textId="77777777" w:rsidTr="00497E1C">
        <w:trPr>
          <w:trHeight w:hRule="exact" w:val="290"/>
        </w:trPr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069826" w14:textId="4630BB86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16" 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7A5A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B965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3862A" w14:textId="129A2458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F7384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7384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7384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70C2CBD7" w14:textId="77777777" w:rsidTr="00497E1C">
        <w:trPr>
          <w:trHeight w:hRule="exact" w:val="510"/>
        </w:trPr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31E7CE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6B62F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7F5B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FAB372" w14:textId="3E70F7E5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F7384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7384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7384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2C1107E6" w14:textId="77777777" w:rsidTr="00497E1C">
        <w:trPr>
          <w:trHeight w:hRule="exact" w:val="765"/>
        </w:trPr>
        <w:tc>
          <w:tcPr>
            <w:tcW w:w="2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2F67B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6C4C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8802F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9A35DB" w14:textId="0EE2E150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F7384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F73845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F73845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223757CB" w14:textId="77777777" w:rsidTr="00497E1C">
        <w:trPr>
          <w:trHeight w:val="861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68C76A" w14:textId="5BE43094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B70493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4C067D" w:rsidRPr="00E83A89" w14:paraId="5616FCB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02FB8CC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12 V elektrická zásuvka v zavazadlovém prostoru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150D7" w14:textId="39325812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05E6B8DA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AE972DD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Asistent pro rozjezd do kopce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86139" w14:textId="761A3C2C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368A065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F4E4175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Automatická klimatizace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22388" w14:textId="3445F29A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2C378F10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82189F9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Autorádio vestavěné včet</w:t>
            </w:r>
            <w:r>
              <w:rPr>
                <w:rFonts w:ascii="Arial" w:hAnsi="Arial" w:cs="Arial"/>
                <w:color w:val="000000"/>
                <w:sz w:val="20"/>
              </w:rPr>
              <w:t>ně handsfree sady</w:t>
            </w:r>
            <w:r w:rsidRPr="00E83A89">
              <w:rPr>
                <w:rFonts w:ascii="Arial" w:hAnsi="Arial" w:cs="Arial"/>
                <w:color w:val="000000"/>
                <w:sz w:val="20"/>
              </w:rPr>
              <w:t xml:space="preserve"> (originální)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6FDE8" w14:textId="08A7AF72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44F94CB3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A783439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Boční a hlavové airbagy pro řidiče a spolujezdce s vypínáním airbagu spolujezdce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85FA0" w14:textId="0A274485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78BAFAA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B00451F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Centrální zamykání s dálkovým ovládáním, alarmem s hlídáním vnitřního prostoru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884C9" w14:textId="01081202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231320F3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82E6DCC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Denní svícení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70DA3" w14:textId="0D909409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38FEB4E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FE3D1FC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Elektrické ovládání oken vpředu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B83DE" w14:textId="5584C91B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4894ED6B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E6E4F1E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Elektronická uzávěrka diferenciálu přední nápravy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E05E6" w14:textId="16413BBD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3D735038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6509CD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Elektronický stabilizační program ESP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5AE7B" w14:textId="3921B4AD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61F23F3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BD93C48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A48A9" w14:textId="43CA6A4C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60156DB1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03FB23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Kontrola zapnutí bezpečnostního pásu řidiče a spolujezdce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1710" w14:textId="0D188B36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2834BF3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11E17F0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Loketní opěra vpředu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91698" w14:textId="21EF600D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0FB775E2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A97FCA5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Mlhové světlomety přední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3F5C0" w14:textId="1CAEDAC1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32C3C2F9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321C3F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Odkládací schránka s víkem u spolujezdce, osvětlená a uzamykatelná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258C0" w14:textId="68E96198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7A0862BB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B1BA2CD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Okna v prostoru pro cestující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14BDF" w14:textId="4FD7080C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1245A53D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EC08D08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Osvětlení vnitřního prostoru pro cestující/nákladový prostor</w:t>
            </w:r>
          </w:p>
        </w:tc>
        <w:tc>
          <w:tcPr>
            <w:tcW w:w="1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F315E" w14:textId="042153B4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3837444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4E0D095" w14:textId="2E1AEADF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Palubní počítač s ukazatelem venkovní teploty 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E992E" w14:textId="22D2AED6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00EF1BFE" w14:textId="77777777" w:rsidTr="00497E1C">
        <w:trPr>
          <w:trHeight w:val="300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B42B447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Parkovací senzor vzadu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ADDE4" w14:textId="58F7E5A5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4CD4AD0B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11A089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Plnohodnotná rezerva, zvedák, klíč kol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889A0" w14:textId="475C670D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779490A7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5FF6AD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Posuvné dveře vlevo v prostoru pro cestující (nákladovém prostoru)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1BC61" w14:textId="3862B801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5AC66CD5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97E5873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Posuvné dveře vpravo v prostoru pro cestující (nákladovém prostoru)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3EF0C" w14:textId="4CC90D52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5396C024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94A208B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Protiblokovací systém ABS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CF1CF4" w14:textId="19C49FF9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0113DEA3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955F686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Spodní kryt motoru a převodovky: plastový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F5D87" w14:textId="7165EFE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7B2A4EA7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250B77A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Stěrač zadního okna s ostřikovačem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BC03B" w14:textId="27D4C971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1779644B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11857DA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Střešní nosič pro hagusy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F1159" w14:textId="3455CA74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30EC30B9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2709465F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Střešní nosníky (hagusy) - černé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D7C09" w14:textId="11ECA035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36F0304B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015FFAC" w14:textId="7E816A31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Tažné zařízení - napevno namontované (nebržděný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přívěs zatížení 74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kg, bržděný přívě zatížení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1500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E5ADB" w14:textId="29CFAA3E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33742487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797195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Tempomat 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072DC8" w14:textId="31DEFF91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34612A39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09AA24D7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Trojsedadlo v 1. řadě sedadel v prostoru pro cestující: sklopné v poměru 1/3-2/3, překlápěcí a vyjímatelné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3FEC1" w14:textId="23B6D7FD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2BF3A949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E9DAD11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52F47" w14:textId="74944BE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0586B17A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3DB21DFA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Vnější zpětná zrcátka elektricky nastavitelná, vyhřívaná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4CC18" w14:textId="05BC7EB8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343B24C6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B53596F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Vyhřívání předních sedadel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AAF12" w14:textId="1FB330FF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62422F18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FE9499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nastavitelné sedadlo řidiče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79529" w14:textId="0CF93358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0652F3D8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0158676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Výškově stavitelné opěrky hlavy všech sedadel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40F11" w14:textId="02C6A63F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55287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48A12B29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6151E7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Zadní křídlové dveře prosklené, vyhřívané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FD9BE" w14:textId="2E4D562B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9244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9244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9244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70BC73D6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A01954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lastRenderedPageBreak/>
              <w:t>Zadní stěrač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C83595" w14:textId="67B930BB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9244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9244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9244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C067D" w:rsidRPr="00E83A89" w14:paraId="2D58637F" w14:textId="77777777" w:rsidTr="00497E1C">
        <w:trPr>
          <w:trHeight w:val="288"/>
        </w:trPr>
        <w:tc>
          <w:tcPr>
            <w:tcW w:w="38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8B4C95D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Zakrytí zavazadlového prostoru - rolo</w:t>
            </w:r>
          </w:p>
        </w:tc>
        <w:tc>
          <w:tcPr>
            <w:tcW w:w="1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DA890" w14:textId="07F0772F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9244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59244F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59244F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5F919870" w14:textId="77777777" w:rsidR="00A8761B" w:rsidRDefault="00A8761B" w:rsidP="00A8761B"/>
    <w:p w14:paraId="6F91E025" w14:textId="77777777" w:rsidR="004B58FB" w:rsidRDefault="004B58FB"/>
    <w:sectPr w:rsidR="004B58FB" w:rsidSect="008F5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F68"/>
    <w:rsid w:val="00040F68"/>
    <w:rsid w:val="00092F58"/>
    <w:rsid w:val="0014087F"/>
    <w:rsid w:val="001545BF"/>
    <w:rsid w:val="00163F9C"/>
    <w:rsid w:val="001E45C7"/>
    <w:rsid w:val="00363040"/>
    <w:rsid w:val="00424535"/>
    <w:rsid w:val="00446661"/>
    <w:rsid w:val="00497E1C"/>
    <w:rsid w:val="004B58FB"/>
    <w:rsid w:val="004C067D"/>
    <w:rsid w:val="00577AF8"/>
    <w:rsid w:val="005F323A"/>
    <w:rsid w:val="00702819"/>
    <w:rsid w:val="00717670"/>
    <w:rsid w:val="008E3CA5"/>
    <w:rsid w:val="008F5DC2"/>
    <w:rsid w:val="009F59F3"/>
    <w:rsid w:val="00A8761B"/>
    <w:rsid w:val="00B47F85"/>
    <w:rsid w:val="00B70FD3"/>
    <w:rsid w:val="00CF07F9"/>
    <w:rsid w:val="00CF361B"/>
    <w:rsid w:val="00D515C0"/>
    <w:rsid w:val="00D62670"/>
    <w:rsid w:val="00E30AEE"/>
    <w:rsid w:val="00E4624F"/>
    <w:rsid w:val="00F66241"/>
    <w:rsid w:val="00F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D1BF"/>
  <w15:docId w15:val="{33025490-52E0-4814-A0AD-6E730F406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595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Kotolanová, Nicola</cp:lastModifiedBy>
  <cp:revision>25</cp:revision>
  <dcterms:created xsi:type="dcterms:W3CDTF">2021-11-07T17:37:00Z</dcterms:created>
  <dcterms:modified xsi:type="dcterms:W3CDTF">2022-12-12T12:48:00Z</dcterms:modified>
</cp:coreProperties>
</file>